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123E" w14:textId="77777777" w:rsidR="0072424C" w:rsidRDefault="0072424C" w:rsidP="00387992">
      <w:pPr>
        <w:spacing w:after="0" w:line="240" w:lineRule="auto"/>
      </w:pPr>
      <w:r>
        <w:separator/>
      </w:r>
    </w:p>
  </w:endnote>
  <w:endnote w:type="continuationSeparator" w:id="0">
    <w:p w14:paraId="77AC9E5D" w14:textId="77777777" w:rsidR="0072424C" w:rsidRDefault="0072424C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15D35" w14:textId="77777777" w:rsidR="0072424C" w:rsidRDefault="0072424C" w:rsidP="00387992">
      <w:pPr>
        <w:spacing w:after="0" w:line="240" w:lineRule="auto"/>
      </w:pPr>
      <w:r>
        <w:separator/>
      </w:r>
    </w:p>
  </w:footnote>
  <w:footnote w:type="continuationSeparator" w:id="0">
    <w:p w14:paraId="62218B9E" w14:textId="77777777" w:rsidR="0072424C" w:rsidRDefault="0072424C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090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424C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 TP skr rek ŽTŠK/_layouts/15/DocIdRedir.aspx?ID=PVIS-606023553-135</Url>
      <Description>PVIS-606023553-135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71F1B7-DE62-45A6-A155-D23B849C5E78}"/>
</file>

<file path=customXml/itemProps3.xml><?xml version="1.0" encoding="utf-8"?>
<ds:datastoreItem xmlns:ds="http://schemas.openxmlformats.org/officeDocument/2006/customXml" ds:itemID="{916FE009-CBC9-4BF3-AB16-A173836B0FEA}"/>
</file>

<file path=customXml/itemProps4.xml><?xml version="1.0" encoding="utf-8"?>
<ds:datastoreItem xmlns:ds="http://schemas.openxmlformats.org/officeDocument/2006/customXml" ds:itemID="{388ED31D-9763-45F7-8BFC-C41139A509BD}"/>
</file>

<file path=customXml/itemProps5.xml><?xml version="1.0" encoding="utf-8"?>
<ds:datastoreItem xmlns:ds="http://schemas.openxmlformats.org/officeDocument/2006/customXml" ds:itemID="{EAD2D195-3055-494D-B860-A0D5EC925D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2023-08-24T12:00:00Z</dcterms:created>
  <dcterms:modified xsi:type="dcterms:W3CDTF">2023-08-24T12:00:00Z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3a1d01f1-65ac-443a-8618-0e05b83722f9</vt:lpwstr>
  </property>
</Properties>
</file>